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23A44929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</w:t>
      </w:r>
      <w:r w:rsidR="00922E1B">
        <w:rPr>
          <w:color w:val="A6A6A6" w:themeColor="background1" w:themeShade="A6"/>
          <w:sz w:val="32"/>
          <w:szCs w:val="40"/>
        </w:rPr>
        <w:t>u</w:t>
      </w:r>
      <w:r w:rsidRPr="00522999">
        <w:rPr>
          <w:color w:val="A6A6A6" w:themeColor="background1" w:themeShade="A6"/>
          <w:sz w:val="32"/>
          <w:szCs w:val="40"/>
        </w:rPr>
        <w:t xml:space="preserve">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>. 31_22_04</w:t>
      </w:r>
      <w:r w:rsidR="00922E1B">
        <w:rPr>
          <w:color w:val="A6A6A6" w:themeColor="background1" w:themeShade="A6"/>
          <w:sz w:val="32"/>
          <w:szCs w:val="40"/>
        </w:rPr>
        <w:t>4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10425355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B7D0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45FD9D23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ins w:id="0" w:author="Vostrčil Jan Mgr. (MPSV)" w:date="2024-01-16T11:28:00Z">
        <w:r w:rsidR="00922E1B">
          <w:rPr>
            <w:color w:val="A6A6A6" w:themeColor="background1" w:themeShade="A6"/>
            <w:sz w:val="32"/>
            <w:szCs w:val="40"/>
          </w:rPr>
          <w:t>1</w:t>
        </w:r>
      </w:ins>
      <w:del w:id="1" w:author="Vostrčil Jan Mgr. (MPSV)" w:date="2024-01-16T11:28:00Z">
        <w:r w:rsidR="00C40746" w:rsidDel="00922E1B">
          <w:rPr>
            <w:color w:val="A6A6A6" w:themeColor="background1" w:themeShade="A6"/>
            <w:sz w:val="32"/>
            <w:szCs w:val="40"/>
          </w:rPr>
          <w:delText>2</w:delText>
        </w:r>
      </w:del>
    </w:p>
    <w:p w14:paraId="320DFD39" w14:textId="3EAE826B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del w:id="2" w:author="Vostrčil Jan Mgr. (MPSV)" w:date="2024-01-16T11:27:00Z">
        <w:r w:rsidR="00A45C85" w:rsidRPr="001B672A" w:rsidDel="00922E1B">
          <w:rPr>
            <w:color w:val="A6A6A6" w:themeColor="background1" w:themeShade="A6"/>
            <w:sz w:val="32"/>
            <w:szCs w:val="40"/>
            <w:rPrChange w:id="3" w:author="Vostrčil Jan Mgr. (MPSV)" w:date="2024-01-31T11:09:00Z">
              <w:rPr>
                <w:color w:val="A6A6A6" w:themeColor="background1" w:themeShade="A6"/>
                <w:sz w:val="32"/>
                <w:szCs w:val="40"/>
                <w:highlight w:val="yellow"/>
              </w:rPr>
            </w:rPrChange>
          </w:rPr>
          <w:delText>30. 11</w:delText>
        </w:r>
        <w:r w:rsidRPr="001B672A" w:rsidDel="00922E1B">
          <w:rPr>
            <w:color w:val="A6A6A6" w:themeColor="background1" w:themeShade="A6"/>
            <w:sz w:val="32"/>
            <w:szCs w:val="40"/>
            <w:rPrChange w:id="4" w:author="Vostrčil Jan Mgr. (MPSV)" w:date="2024-01-31T11:09:00Z">
              <w:rPr>
                <w:color w:val="A6A6A6" w:themeColor="background1" w:themeShade="A6"/>
                <w:sz w:val="32"/>
                <w:szCs w:val="40"/>
                <w:highlight w:val="yellow"/>
              </w:rPr>
            </w:rPrChange>
          </w:rPr>
          <w:delText>. 2023</w:delText>
        </w:r>
      </w:del>
      <w:ins w:id="5" w:author="Vostrčil Jan Mgr. (MPSV)" w:date="2024-01-31T09:39:00Z">
        <w:r w:rsidR="00A34B0D" w:rsidRPr="001B672A">
          <w:rPr>
            <w:color w:val="A6A6A6" w:themeColor="background1" w:themeShade="A6"/>
            <w:sz w:val="32"/>
            <w:szCs w:val="40"/>
            <w:rPrChange w:id="6" w:author="Vostrčil Jan Mgr. (MPSV)" w:date="2024-01-31T11:09:00Z">
              <w:rPr>
                <w:color w:val="A6A6A6" w:themeColor="background1" w:themeShade="A6"/>
                <w:sz w:val="32"/>
                <w:szCs w:val="40"/>
                <w:highlight w:val="yellow"/>
              </w:rPr>
            </w:rPrChange>
          </w:rPr>
          <w:t>1</w:t>
        </w:r>
      </w:ins>
      <w:ins w:id="7" w:author="Vostrčil Jan Mgr. (MPSV)" w:date="2024-01-16T11:27:00Z">
        <w:r w:rsidR="00922E1B" w:rsidRPr="001B672A">
          <w:rPr>
            <w:color w:val="A6A6A6" w:themeColor="background1" w:themeShade="A6"/>
            <w:sz w:val="32"/>
            <w:szCs w:val="40"/>
          </w:rPr>
          <w:t>.</w:t>
        </w:r>
      </w:ins>
      <w:ins w:id="8" w:author="Vostrčil Jan Mgr. (MPSV)" w:date="2024-01-31T09:39:00Z">
        <w:r w:rsidR="00A34B0D" w:rsidRPr="001B672A">
          <w:rPr>
            <w:color w:val="A6A6A6" w:themeColor="background1" w:themeShade="A6"/>
            <w:sz w:val="32"/>
            <w:szCs w:val="40"/>
            <w:rPrChange w:id="9" w:author="Vostrčil Jan Mgr. (MPSV)" w:date="2024-01-31T11:09:00Z">
              <w:rPr>
                <w:color w:val="A6A6A6" w:themeColor="background1" w:themeShade="A6"/>
                <w:sz w:val="32"/>
                <w:szCs w:val="40"/>
                <w:highlight w:val="yellow"/>
              </w:rPr>
            </w:rPrChange>
          </w:rPr>
          <w:t>2</w:t>
        </w:r>
      </w:ins>
      <w:ins w:id="10" w:author="Vostrčil Jan Mgr. (MPSV)" w:date="2024-01-16T11:27:00Z">
        <w:r w:rsidR="00922E1B" w:rsidRPr="001B672A">
          <w:rPr>
            <w:color w:val="A6A6A6" w:themeColor="background1" w:themeShade="A6"/>
            <w:sz w:val="32"/>
            <w:szCs w:val="40"/>
          </w:rPr>
          <w:t>.</w:t>
        </w:r>
      </w:ins>
      <w:ins w:id="11" w:author="Vostrčil Jan Mgr. (MPSV)" w:date="2024-01-31T09:39:00Z">
        <w:r w:rsidR="00A34B0D" w:rsidRPr="001B672A">
          <w:rPr>
            <w:color w:val="A6A6A6" w:themeColor="background1" w:themeShade="A6"/>
            <w:sz w:val="32"/>
            <w:szCs w:val="40"/>
          </w:rPr>
          <w:t>2024</w:t>
        </w:r>
      </w:ins>
      <w:del w:id="12" w:author="Vostrčil Jan Mgr. (MPSV)" w:date="2024-01-31T09:39:00Z">
        <w:r w:rsidDel="00A34B0D">
          <w:rPr>
            <w:color w:val="A6A6A6" w:themeColor="background1" w:themeShade="A6"/>
            <w:sz w:val="32"/>
            <w:szCs w:val="40"/>
          </w:rPr>
          <w:delText xml:space="preserve">    </w:delText>
        </w:r>
      </w:del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13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13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922E1B" w:rsidRPr="00304103" w14:paraId="4E18DEF7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1E4A6BEC" w14:textId="77777777" w:rsidR="00922E1B" w:rsidRPr="00304103" w:rsidRDefault="00922E1B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1</w:t>
            </w:r>
          </w:p>
          <w:p w14:paraId="7FD73164" w14:textId="281AF5E8" w:rsidR="00922E1B" w:rsidRPr="00304103" w:rsidRDefault="00922E1B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del w:id="14" w:author="Vostrčil Jan Mgr. (MPSV)" w:date="2024-01-16T11:28:00Z">
              <w:r w:rsidDel="00922E1B">
                <w:rPr>
                  <w:rFonts w:asciiTheme="minorHAnsi" w:hAnsiTheme="minorHAnsi" w:cstheme="minorHAnsi"/>
                </w:rPr>
                <w:delText>2</w:delText>
              </w:r>
            </w:del>
          </w:p>
        </w:tc>
        <w:tc>
          <w:tcPr>
            <w:tcW w:w="508" w:type="pct"/>
          </w:tcPr>
          <w:p w14:paraId="7D8EB3DF" w14:textId="0A167872" w:rsidR="00922E1B" w:rsidRPr="00304103" w:rsidRDefault="00922E1B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66977D9A" w14:textId="02105C57" w:rsidR="00922E1B" w:rsidRPr="00E54D1E" w:rsidRDefault="00922E1B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del w:id="15" w:author="Vostrčil Jan Mgr. (MPSV)" w:date="2024-01-31T10:08:00Z">
              <w:r w:rsidRPr="00FE208E" w:rsidDel="00052E4E">
                <w:rPr>
                  <w:rFonts w:asciiTheme="minorHAnsi" w:hAnsiTheme="minorHAnsi" w:cstheme="minorHAnsi"/>
                  <w:lang w:val="cs-CZ"/>
                </w:rPr>
                <w:delText>13, 14</w:delText>
              </w:r>
            </w:del>
            <w:ins w:id="16" w:author="Vostrčil Jan Mgr. (MPSV)" w:date="2024-01-31T10:08:00Z">
              <w:r w:rsidR="00052E4E">
                <w:rPr>
                  <w:rFonts w:asciiTheme="minorHAnsi" w:hAnsiTheme="minorHAnsi" w:cstheme="minorHAnsi"/>
                  <w:lang w:val="cs-CZ"/>
                </w:rPr>
                <w:t>12</w:t>
              </w:r>
            </w:ins>
          </w:p>
        </w:tc>
        <w:tc>
          <w:tcPr>
            <w:tcW w:w="1294" w:type="pct"/>
          </w:tcPr>
          <w:p w14:paraId="5CBA6611" w14:textId="69E46865" w:rsidR="00922E1B" w:rsidRPr="00E54D1E" w:rsidRDefault="00922E1B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75EA944E" w14:textId="7A85E5F2" w:rsidR="00922E1B" w:rsidRPr="00E54D1E" w:rsidRDefault="00922E1B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Přidání posledních dvou bodů ověřujících specifická kritéria přijatelnosti v oblasti energetické náročnosti budovy do tabulky</w:t>
            </w:r>
          </w:p>
        </w:tc>
        <w:tc>
          <w:tcPr>
            <w:tcW w:w="879" w:type="pct"/>
            <w:vMerge w:val="restart"/>
          </w:tcPr>
          <w:p w14:paraId="43487763" w14:textId="13AE621C" w:rsidR="00922E1B" w:rsidRPr="00304103" w:rsidRDefault="00922E1B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del w:id="17" w:author="Vostrčil Jan Mgr. (MPSV)" w:date="2024-01-16T11:27:00Z">
              <w:r w:rsidRPr="001B672A" w:rsidDel="00922E1B">
                <w:rPr>
                  <w:rFonts w:asciiTheme="minorHAnsi" w:hAnsiTheme="minorHAnsi" w:cstheme="minorHAnsi"/>
                  <w:rPrChange w:id="18" w:author="Vostrčil Jan Mgr. (MPSV)" w:date="2024-01-31T11:09:00Z">
                    <w:rPr>
                      <w:rFonts w:asciiTheme="minorHAnsi" w:hAnsiTheme="minorHAnsi" w:cstheme="minorHAnsi"/>
                      <w:highlight w:val="yellow"/>
                    </w:rPr>
                  </w:rPrChange>
                </w:rPr>
                <w:delText>30</w:delText>
              </w:r>
            </w:del>
            <w:ins w:id="19" w:author="Vostrčil Jan Mgr. (MPSV)" w:date="2024-01-31T09:39:00Z">
              <w:r w:rsidR="00A34B0D" w:rsidRPr="001B672A">
                <w:rPr>
                  <w:rFonts w:asciiTheme="minorHAnsi" w:hAnsiTheme="minorHAnsi" w:cstheme="minorHAnsi"/>
                  <w:rPrChange w:id="20" w:author="Vostrčil Jan Mgr. (MPSV)" w:date="2024-01-31T11:09:00Z">
                    <w:rPr>
                      <w:rFonts w:asciiTheme="minorHAnsi" w:hAnsiTheme="minorHAnsi" w:cstheme="minorHAnsi"/>
                      <w:highlight w:val="yellow"/>
                    </w:rPr>
                  </w:rPrChange>
                </w:rPr>
                <w:t>1</w:t>
              </w:r>
            </w:ins>
            <w:r w:rsidRPr="001B672A">
              <w:rPr>
                <w:rFonts w:asciiTheme="minorHAnsi" w:hAnsiTheme="minorHAnsi" w:cstheme="minorHAnsi"/>
                <w:rPrChange w:id="21" w:author="Vostrčil Jan Mgr. (MPSV)" w:date="2024-01-31T11:09:00Z">
                  <w:rPr>
                    <w:rFonts w:asciiTheme="minorHAnsi" w:hAnsiTheme="minorHAnsi" w:cstheme="minorHAnsi"/>
                    <w:highlight w:val="yellow"/>
                  </w:rPr>
                </w:rPrChange>
              </w:rPr>
              <w:t xml:space="preserve">. </w:t>
            </w:r>
            <w:del w:id="22" w:author="Vostrčil Jan Mgr. (MPSV)" w:date="2024-01-16T11:27:00Z">
              <w:r w:rsidRPr="001B672A" w:rsidDel="00922E1B">
                <w:rPr>
                  <w:rFonts w:asciiTheme="minorHAnsi" w:hAnsiTheme="minorHAnsi" w:cstheme="minorHAnsi"/>
                  <w:rPrChange w:id="23" w:author="Vostrčil Jan Mgr. (MPSV)" w:date="2024-01-31T11:09:00Z">
                    <w:rPr>
                      <w:rFonts w:asciiTheme="minorHAnsi" w:hAnsiTheme="minorHAnsi" w:cstheme="minorHAnsi"/>
                      <w:highlight w:val="yellow"/>
                    </w:rPr>
                  </w:rPrChange>
                </w:rPr>
                <w:delText>11</w:delText>
              </w:r>
            </w:del>
            <w:ins w:id="24" w:author="Vostrčil Jan Mgr. (MPSV)" w:date="2024-01-31T09:39:00Z">
              <w:r w:rsidR="00A34B0D" w:rsidRPr="001B672A">
                <w:rPr>
                  <w:rFonts w:asciiTheme="minorHAnsi" w:hAnsiTheme="minorHAnsi" w:cstheme="minorHAnsi"/>
                  <w:rPrChange w:id="25" w:author="Vostrčil Jan Mgr. (MPSV)" w:date="2024-01-31T11:09:00Z">
                    <w:rPr>
                      <w:rFonts w:asciiTheme="minorHAnsi" w:hAnsiTheme="minorHAnsi" w:cstheme="minorHAnsi"/>
                      <w:highlight w:val="yellow"/>
                    </w:rPr>
                  </w:rPrChange>
                </w:rPr>
                <w:t>2</w:t>
              </w:r>
            </w:ins>
            <w:r w:rsidRPr="001B672A">
              <w:rPr>
                <w:rFonts w:asciiTheme="minorHAnsi" w:hAnsiTheme="minorHAnsi" w:cstheme="minorHAnsi"/>
                <w:rPrChange w:id="26" w:author="Vostrčil Jan Mgr. (MPSV)" w:date="2024-01-31T11:09:00Z">
                  <w:rPr>
                    <w:rFonts w:asciiTheme="minorHAnsi" w:hAnsiTheme="minorHAnsi" w:cstheme="minorHAnsi"/>
                    <w:highlight w:val="yellow"/>
                  </w:rPr>
                </w:rPrChange>
              </w:rPr>
              <w:t xml:space="preserve">. </w:t>
            </w:r>
            <w:del w:id="27" w:author="Vostrčil Jan Mgr. (MPSV)" w:date="2024-01-16T11:27:00Z">
              <w:r w:rsidRPr="001B672A" w:rsidDel="00922E1B">
                <w:rPr>
                  <w:rFonts w:asciiTheme="minorHAnsi" w:hAnsiTheme="minorHAnsi" w:cstheme="minorHAnsi"/>
                  <w:rPrChange w:id="28" w:author="Vostrčil Jan Mgr. (MPSV)" w:date="2024-01-31T11:09:00Z">
                    <w:rPr>
                      <w:rFonts w:asciiTheme="minorHAnsi" w:hAnsiTheme="minorHAnsi" w:cstheme="minorHAnsi"/>
                      <w:highlight w:val="yellow"/>
                    </w:rPr>
                  </w:rPrChange>
                </w:rPr>
                <w:delText>2023</w:delText>
              </w:r>
            </w:del>
            <w:ins w:id="29" w:author="Vostrčil Jan Mgr. (MPSV)" w:date="2024-01-31T09:39:00Z">
              <w:r w:rsidR="00A34B0D" w:rsidRPr="001B672A">
                <w:rPr>
                  <w:rFonts w:asciiTheme="minorHAnsi" w:hAnsiTheme="minorHAnsi" w:cstheme="minorHAnsi"/>
                </w:rPr>
                <w:t>2024</w:t>
              </w:r>
            </w:ins>
          </w:p>
        </w:tc>
      </w:tr>
      <w:tr w:rsidR="00922E1B" w:rsidRPr="00304103" w14:paraId="7BC2AB3B" w14:textId="77777777" w:rsidTr="00F748CF">
        <w:trPr>
          <w:trHeight w:val="699"/>
        </w:trPr>
        <w:tc>
          <w:tcPr>
            <w:tcW w:w="494" w:type="pct"/>
            <w:vMerge/>
          </w:tcPr>
          <w:p w14:paraId="4063F989" w14:textId="09EB2DD8" w:rsidR="00922E1B" w:rsidRDefault="00922E1B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5668C78C" w14:textId="34A1D674" w:rsidR="00922E1B" w:rsidRDefault="00922E1B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0CBC2A57" w14:textId="1B71393A" w:rsidR="00922E1B" w:rsidRPr="00FE208E" w:rsidRDefault="00922E1B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del w:id="30" w:author="Vostrčil Jan Mgr. (MPSV)" w:date="2024-01-31T10:09:00Z">
              <w:r w:rsidDel="00A40CD5">
                <w:rPr>
                  <w:rFonts w:asciiTheme="minorHAnsi" w:hAnsiTheme="minorHAnsi" w:cstheme="minorHAnsi"/>
                </w:rPr>
                <w:delText>5, 6</w:delText>
              </w:r>
            </w:del>
            <w:ins w:id="31" w:author="Vostrčil Jan Mgr. (MPSV)" w:date="2024-01-31T10:09:00Z">
              <w:r w:rsidR="00A40CD5">
                <w:rPr>
                  <w:rFonts w:asciiTheme="minorHAnsi" w:hAnsiTheme="minorHAnsi" w:cstheme="minorHAnsi"/>
                </w:rPr>
                <w:t>4, 5</w:t>
              </w:r>
            </w:ins>
          </w:p>
        </w:tc>
        <w:tc>
          <w:tcPr>
            <w:tcW w:w="1294" w:type="pct"/>
          </w:tcPr>
          <w:p w14:paraId="29B11556" w14:textId="28EF2F40" w:rsidR="00922E1B" w:rsidRPr="00A45C85" w:rsidRDefault="00922E1B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O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prava jednotky </w:t>
            </w:r>
            <w:bookmarkStart w:id="32" w:name="_Hlk152139882"/>
            <w:r w:rsidRPr="00A45C85">
              <w:rPr>
                <w:rFonts w:asciiTheme="minorHAnsi" w:hAnsiTheme="minorHAnsi" w:cstheme="minorHAnsi"/>
                <w:lang w:val="cs-CZ"/>
              </w:rPr>
              <w:t>součinitele prostupu tepla oken</w:t>
            </w:r>
            <w:bookmarkEnd w:id="32"/>
            <w:r w:rsidRPr="00A45C85">
              <w:rPr>
                <w:rFonts w:asciiTheme="minorHAnsi" w:hAnsiTheme="minorHAnsi" w:cstheme="minorHAnsi"/>
                <w:lang w:val="cs-CZ"/>
              </w:rPr>
              <w:t>, vč</w:t>
            </w:r>
            <w:r>
              <w:rPr>
                <w:rFonts w:asciiTheme="minorHAnsi" w:hAnsiTheme="minorHAnsi" w:cstheme="minorHAnsi"/>
                <w:lang w:val="cs-CZ"/>
              </w:rPr>
              <w:t>.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 poznámky pod čarou</w:t>
            </w:r>
          </w:p>
        </w:tc>
        <w:tc>
          <w:tcPr>
            <w:tcW w:w="1091" w:type="pct"/>
          </w:tcPr>
          <w:p w14:paraId="098C53E5" w14:textId="29CEDA2D" w:rsidR="00922E1B" w:rsidRPr="003C3B9E" w:rsidRDefault="00922E1B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Uvedení do souladu s jednotkou uvedenou ve vyhlášce, na níž daný text odkazuje</w:t>
            </w:r>
          </w:p>
        </w:tc>
        <w:tc>
          <w:tcPr>
            <w:tcW w:w="879" w:type="pct"/>
            <w:vMerge/>
          </w:tcPr>
          <w:p w14:paraId="677B2EE3" w14:textId="4A6B0552" w:rsidR="00922E1B" w:rsidRDefault="00922E1B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922E1B" w:rsidRPr="00304103" w14:paraId="4308985C" w14:textId="77777777" w:rsidTr="00F748CF">
        <w:trPr>
          <w:trHeight w:val="699"/>
        </w:trPr>
        <w:tc>
          <w:tcPr>
            <w:tcW w:w="494" w:type="pct"/>
            <w:vMerge/>
          </w:tcPr>
          <w:p w14:paraId="2FB36A01" w14:textId="4A442DE7" w:rsidR="00922E1B" w:rsidRDefault="00922E1B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0F6746B" w14:textId="43781718" w:rsidR="00922E1B" w:rsidRDefault="00922E1B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17710B78" w14:textId="7D5459E2" w:rsidR="00922E1B" w:rsidRDefault="00922E1B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del w:id="33" w:author="Vostrčil Jan Mgr. (MPSV)" w:date="2024-01-31T10:09:00Z">
              <w:r w:rsidRPr="00796243" w:rsidDel="00A40CD5">
                <w:rPr>
                  <w:rFonts w:asciiTheme="minorHAnsi" w:hAnsiTheme="minorHAnsi" w:cstheme="minorHAnsi"/>
                  <w:lang w:val="cs-CZ"/>
                </w:rPr>
                <w:delText xml:space="preserve">7 </w:delText>
              </w:r>
            </w:del>
            <w:ins w:id="34" w:author="Vostrčil Jan Mgr. (MPSV)" w:date="2024-01-31T10:09:00Z">
              <w:r w:rsidR="00A40CD5">
                <w:rPr>
                  <w:rFonts w:asciiTheme="minorHAnsi" w:hAnsiTheme="minorHAnsi" w:cstheme="minorHAnsi"/>
                  <w:lang w:val="cs-CZ"/>
                </w:rPr>
                <w:t>5</w:t>
              </w:r>
              <w:r w:rsidR="00A40CD5" w:rsidRPr="00796243">
                <w:rPr>
                  <w:rFonts w:asciiTheme="minorHAnsi" w:hAnsiTheme="minorHAnsi" w:cstheme="minorHAnsi"/>
                  <w:lang w:val="cs-CZ"/>
                </w:rPr>
                <w:t xml:space="preserve"> </w:t>
              </w:r>
            </w:ins>
          </w:p>
          <w:p w14:paraId="3884F137" w14:textId="682CBD8F" w:rsidR="00922E1B" w:rsidRPr="00796243" w:rsidRDefault="00922E1B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96243">
              <w:rPr>
                <w:rFonts w:asciiTheme="minorHAnsi" w:hAnsiTheme="minorHAnsi" w:cstheme="minorHAnsi"/>
                <w:lang w:val="cs-CZ"/>
              </w:rPr>
              <w:t>Vysvětlení a definice jednotlivých kritérií přijatelnosti oblasti energetické náročnosti budovy</w:t>
            </w:r>
          </w:p>
          <w:p w14:paraId="59DCEE5B" w14:textId="5F26A56B" w:rsidR="00922E1B" w:rsidRPr="00FE208E" w:rsidRDefault="00922E1B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11FDB92C" w14:textId="11D9BD0A" w:rsidR="00922E1B" w:rsidRPr="00A45C85" w:rsidRDefault="00922E1B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Úprava části textu a názvu podkapitoly</w:t>
            </w:r>
          </w:p>
          <w:p w14:paraId="0BB10FD3" w14:textId="4DB58B2D" w:rsidR="00922E1B" w:rsidRPr="00A45C85" w:rsidRDefault="00922E1B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2ACED5B2" w14:textId="77777777" w:rsidR="00922E1B" w:rsidRPr="00796243" w:rsidRDefault="00922E1B" w:rsidP="00167D4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Doplněn název podkapitoly </w:t>
            </w:r>
            <w:bookmarkStart w:id="35" w:name="_Hlk152236739"/>
            <w:r w:rsidRPr="00167D42">
              <w:rPr>
                <w:rFonts w:asciiTheme="minorHAnsi" w:hAnsiTheme="minorHAnsi" w:cstheme="minorHAnsi"/>
                <w:i/>
                <w:iCs/>
                <w:lang w:val="cs-CZ"/>
              </w:rPr>
              <w:t>Vysvětlení a definice jednotlivých kritérií přijatelnosti oblasti energetické náročnosti budovy</w:t>
            </w:r>
            <w:bookmarkEnd w:id="35"/>
          </w:p>
          <w:p w14:paraId="2E2B0553" w14:textId="6EFE40D4" w:rsidR="00922E1B" w:rsidRPr="00A45C85" w:rsidRDefault="00922E1B" w:rsidP="003C3B9E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 a upraven text: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„Nově realizované konstrukce přístaveb a nástaveb budov budou uvažovány s parametry navrženými dle referenčních hodnot uvedených ve vyhlášce č. 264/2020 Sb.“</w:t>
            </w:r>
            <w:r>
              <w:rPr>
                <w:rFonts w:asciiTheme="minorHAnsi" w:hAnsiTheme="minorHAnsi" w:cstheme="minorHAnsi"/>
                <w:lang w:val="cs-CZ"/>
              </w:rPr>
              <w:t>, nikoliv v rámci stavebních úprav, jak bylo v dokumentu uvedeno. Doplnění bylo provedeno pro lepší orientaci žadatelů a na základě jejich častých dotazů.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  <w:p w14:paraId="22B8C14F" w14:textId="77777777" w:rsidR="00922E1B" w:rsidRDefault="00922E1B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24DCBB42" w14:textId="6EE46002" w:rsidR="00922E1B" w:rsidRDefault="00922E1B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922E1B" w:rsidRPr="00304103" w14:paraId="43BAEDBA" w14:textId="77777777" w:rsidTr="00F748CF">
        <w:trPr>
          <w:trHeight w:val="699"/>
        </w:trPr>
        <w:tc>
          <w:tcPr>
            <w:tcW w:w="494" w:type="pct"/>
            <w:vMerge/>
          </w:tcPr>
          <w:p w14:paraId="6687D2C2" w14:textId="77777777" w:rsidR="00922E1B" w:rsidRDefault="00922E1B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03AD4827" w14:textId="318FF425" w:rsidR="00922E1B" w:rsidRPr="003C3B9E" w:rsidRDefault="00922E1B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29B5B452" w14:textId="40151482" w:rsidR="00922E1B" w:rsidRPr="003C3B9E" w:rsidRDefault="00922E1B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1</w:t>
            </w:r>
            <w:ins w:id="36" w:author="Vostrčil Jan Mgr. (MPSV)" w:date="2024-01-31T10:10:00Z">
              <w:r w:rsidR="00A40CD5">
                <w:rPr>
                  <w:rFonts w:asciiTheme="minorHAnsi" w:hAnsiTheme="minorHAnsi" w:cstheme="minorHAnsi"/>
                  <w:lang w:val="cs-CZ"/>
                </w:rPr>
                <w:t>0</w:t>
              </w:r>
            </w:ins>
            <w:del w:id="37" w:author="Vostrčil Jan Mgr. (MPSV)" w:date="2024-01-31T10:10:00Z">
              <w:r w:rsidRPr="003C3B9E" w:rsidDel="00A40CD5">
                <w:rPr>
                  <w:rFonts w:asciiTheme="minorHAnsi" w:hAnsiTheme="minorHAnsi" w:cstheme="minorHAnsi"/>
                  <w:lang w:val="cs-CZ"/>
                </w:rPr>
                <w:delText>2</w:delText>
              </w:r>
            </w:del>
          </w:p>
        </w:tc>
        <w:tc>
          <w:tcPr>
            <w:tcW w:w="1294" w:type="pct"/>
          </w:tcPr>
          <w:p w14:paraId="3AD37173" w14:textId="4E9B286E" w:rsidR="00922E1B" w:rsidRPr="003C3B9E" w:rsidRDefault="00922E1B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5CB42370" w14:textId="327BA90A" w:rsidR="00922E1B" w:rsidRPr="003C3B9E" w:rsidRDefault="00922E1B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 xml:space="preserve">Doplnění závorky </w:t>
            </w:r>
            <w:r>
              <w:rPr>
                <w:rFonts w:asciiTheme="minorHAnsi" w:hAnsiTheme="minorHAnsi" w:cstheme="minorHAnsi"/>
                <w:lang w:val="cs-CZ"/>
              </w:rPr>
              <w:t xml:space="preserve">odkazující na zásadu významně nepoškozovat 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do kritéria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t xml:space="preserve">Projekt je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lastRenderedPageBreak/>
              <w:t>v souladu s nařízením Evropského parlamentu a Rady (EU) 2020/852 ze dne 18. června 2020 o zřízení rámce pro usnadnění udržitelných investic a o změně nařízení (EU) 2019/2088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  </w:t>
            </w:r>
          </w:p>
        </w:tc>
        <w:tc>
          <w:tcPr>
            <w:tcW w:w="879" w:type="pct"/>
            <w:vMerge/>
          </w:tcPr>
          <w:p w14:paraId="05C077A7" w14:textId="77777777" w:rsidR="00922E1B" w:rsidRDefault="00922E1B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5F8ACF0C" w14:textId="77777777" w:rsidR="002D5741" w:rsidRDefault="002D5741" w:rsidP="002D5741">
      <w:pPr>
        <w:rPr>
          <w:ins w:id="38" w:author="Vostrčil Jan Mgr. (MPSV)" w:date="2024-01-31T10:04:00Z"/>
        </w:rPr>
      </w:pPr>
    </w:p>
    <w:p w14:paraId="02EC997F" w14:textId="77777777" w:rsidR="002D5741" w:rsidRDefault="002D5741" w:rsidP="002D5741">
      <w:pPr>
        <w:rPr>
          <w:ins w:id="39" w:author="Vostrčil Jan Mgr. (MPSV)" w:date="2024-01-31T10:05:00Z"/>
        </w:rPr>
        <w:sectPr w:rsidR="002D5741" w:rsidSect="00A34B0D">
          <w:headerReference w:type="default" r:id="rId7"/>
          <w:footerReference w:type="default" r:id="rId8"/>
          <w:headerReference w:type="first" r:id="rId9"/>
          <w:pgSz w:w="11906" w:h="16838"/>
          <w:pgMar w:top="1702" w:right="1417" w:bottom="1417" w:left="1417" w:header="708" w:footer="708" w:gutter="0"/>
          <w:cols w:space="708"/>
          <w:titlePg/>
          <w:docGrid w:linePitch="360"/>
        </w:sectPr>
      </w:pPr>
    </w:p>
    <w:p w14:paraId="2B2E86F1" w14:textId="77AF632E" w:rsidR="006645FC" w:rsidRPr="00A40CD5" w:rsidRDefault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  <w:rPrChange w:id="42" w:author="Vostrčil Jan Mgr. (MPSV)" w:date="2024-01-31T10:09:00Z">
            <w:rPr/>
          </w:rPrChange>
        </w:rPr>
        <w:pPrChange w:id="43" w:author="Vostrčil Jan Mgr. (MPSV)" w:date="2024-01-31T10:09:00Z">
          <w:pPr>
            <w:pStyle w:val="Nadpis2"/>
            <w:pageBreakBefore/>
            <w:jc w:val="both"/>
          </w:pPr>
        </w:pPrChange>
      </w:pPr>
      <w:r w:rsidRPr="00A40CD5">
        <w:rPr>
          <w:rFonts w:asciiTheme="minorHAnsi" w:hAnsiTheme="minorHAnsi" w:cstheme="minorHAnsi"/>
          <w:sz w:val="22"/>
          <w:szCs w:val="22"/>
          <w:u w:val="single"/>
          <w:rPrChange w:id="44" w:author="Vostrčil Jan Mgr. (MPSV)" w:date="2024-01-31T10:09:00Z">
            <w:rPr/>
          </w:rPrChange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ppm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45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45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ai,max,N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46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46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47" w:name="_Hlk97639492"/>
      <w:bookmarkStart w:id="48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49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50" w:name="_Hlk97640007"/>
      <w:bookmarkEnd w:id="47"/>
      <w:bookmarkEnd w:id="49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 xml:space="preserve">znění směrnice 2018/844/EU, která upravuje problematiku budov s téměř nulovou spotřebou energie.  </w:t>
      </w:r>
      <w:bookmarkEnd w:id="50"/>
      <w:r w:rsidRPr="00D1573D">
        <w:rPr>
          <w:rFonts w:asciiTheme="minorHAnsi" w:hAnsiTheme="minorHAnsi" w:cstheme="minorHAnsi"/>
          <w:sz w:val="22"/>
          <w:szCs w:val="22"/>
        </w:rPr>
        <w:br/>
        <w:t>Na národní úrovni České republiky byla transpozice některých požadavků evropské směrnice, týkajících se kontroly a hodnocení energetické náročnosti budov, provedena novelou </w:t>
      </w:r>
      <w:bookmarkStart w:id="51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8"/>
      <w:bookmarkEnd w:id="51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52" w:name="_Hlk120633874"/>
    </w:p>
    <w:bookmarkEnd w:id="52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r w:rsidR="00A34B0D">
        <w:fldChar w:fldCharType="begin"/>
      </w:r>
      <w:r w:rsidR="00A34B0D">
        <w:instrText>HYPERLINK "https://eur-lex.europa.eu/legal-content/CS/TXT/?uri=CELEX:32020R0852"</w:instrText>
      </w:r>
      <w:r w:rsidR="00A34B0D">
        <w:fldChar w:fldCharType="separate"/>
      </w:r>
      <w:r w:rsidRPr="00E63213">
        <w:rPr>
          <w:rFonts w:asciiTheme="minorHAnsi" w:hAnsiTheme="minorHAnsi" w:cstheme="minorHAnsi"/>
          <w:sz w:val="22"/>
          <w:szCs w:val="22"/>
        </w:rPr>
        <w:t>nařízením Evropského parlamentu a Rady (EU) 2020/852 ze dne 18. června 2020 o zřízení rámce pro usnadnění udržitelných investic a o změně nařízení (EU) 2019/2088</w:t>
      </w:r>
      <w:r w:rsidR="00A34B0D"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55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56" w:name="_Hlk97808188"/>
      <w:bookmarkEnd w:id="55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56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57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57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1C7E1" w14:textId="77777777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59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59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monofaciální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 případě bateriové akumulace nejsou podporovány technologie na bázi olova, NiCd, ani NiMH.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ss,u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49C92D90" w:rsidR="006645FC" w:rsidRDefault="006645FC" w:rsidP="006645FC">
      <w:pPr>
        <w:pStyle w:val="Default"/>
        <w:jc w:val="both"/>
        <w:rPr>
          <w:ins w:id="60" w:author="Vostrčil Jan Mgr. (MPSV)" w:date="2024-01-31T10:07:00Z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45E5BE4F" w14:textId="57E3C21B" w:rsidR="002D5741" w:rsidRDefault="002D5741">
      <w:pPr>
        <w:spacing w:after="160" w:line="259" w:lineRule="auto"/>
        <w:rPr>
          <w:ins w:id="61" w:author="Vostrčil Jan Mgr. (MPSV)" w:date="2024-01-31T10:07:00Z"/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ins w:id="62" w:author="Vostrčil Jan Mgr. (MPSV)" w:date="2024-01-31T10:07:00Z">
        <w:r>
          <w:rPr>
            <w:rFonts w:asciiTheme="minorHAnsi" w:hAnsiTheme="minorHAnsi" w:cstheme="minorHAnsi"/>
            <w:sz w:val="22"/>
            <w:szCs w:val="22"/>
          </w:rPr>
          <w:br w:type="page"/>
        </w:r>
      </w:ins>
    </w:p>
    <w:p w14:paraId="579A5B27" w14:textId="3E479CCC" w:rsidR="002D5741" w:rsidDel="002D5741" w:rsidRDefault="002D5741" w:rsidP="006645FC">
      <w:pPr>
        <w:pStyle w:val="Default"/>
        <w:jc w:val="both"/>
        <w:rPr>
          <w:del w:id="63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1450BB84" w14:textId="2107FD6A" w:rsidR="006645FC" w:rsidDel="002D5741" w:rsidRDefault="006645FC" w:rsidP="006645FC">
      <w:pPr>
        <w:spacing w:after="160"/>
        <w:jc w:val="both"/>
        <w:rPr>
          <w:del w:id="64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78367AD6" w14:textId="4A9181D5" w:rsidR="006645FC" w:rsidDel="002D5741" w:rsidRDefault="006645FC" w:rsidP="006645FC">
      <w:pPr>
        <w:spacing w:after="160"/>
        <w:jc w:val="both"/>
        <w:rPr>
          <w:del w:id="65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5D13534F" w14:textId="4B2E964E" w:rsidR="006645FC" w:rsidDel="002D5741" w:rsidRDefault="006645FC" w:rsidP="006645FC">
      <w:pPr>
        <w:spacing w:after="160"/>
        <w:jc w:val="both"/>
        <w:rPr>
          <w:del w:id="66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496FE95F" w14:textId="55490494" w:rsidR="006645FC" w:rsidDel="002D5741" w:rsidRDefault="006645FC" w:rsidP="006645FC">
      <w:pPr>
        <w:spacing w:after="160"/>
        <w:jc w:val="both"/>
        <w:rPr>
          <w:del w:id="67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6558BC06" w14:textId="6D417E3A" w:rsidR="006645FC" w:rsidDel="002D5741" w:rsidRDefault="006645FC" w:rsidP="006645FC">
      <w:pPr>
        <w:spacing w:after="160"/>
        <w:jc w:val="both"/>
        <w:rPr>
          <w:del w:id="68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18321C35" w14:textId="04945675" w:rsidR="006645FC" w:rsidDel="002D5741" w:rsidRDefault="006645FC" w:rsidP="006645FC">
      <w:pPr>
        <w:spacing w:after="160"/>
        <w:jc w:val="both"/>
        <w:rPr>
          <w:del w:id="69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5570D18E" w14:textId="49C582D2" w:rsidR="006645FC" w:rsidDel="002D5741" w:rsidRDefault="006645FC" w:rsidP="006645FC">
      <w:pPr>
        <w:spacing w:after="160"/>
        <w:jc w:val="both"/>
        <w:rPr>
          <w:del w:id="70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6424062E" w14:textId="39389499" w:rsidR="006645FC" w:rsidDel="002D5741" w:rsidRDefault="006645FC" w:rsidP="006645FC">
      <w:pPr>
        <w:spacing w:after="160"/>
        <w:jc w:val="both"/>
        <w:rPr>
          <w:del w:id="71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550E0B7F" w14:textId="4AA9710C" w:rsidR="006645FC" w:rsidDel="002D5741" w:rsidRDefault="006645FC" w:rsidP="006645FC">
      <w:pPr>
        <w:spacing w:after="160"/>
        <w:jc w:val="both"/>
        <w:rPr>
          <w:del w:id="72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16DBD97C" w14:textId="6162AD6D" w:rsidR="006645FC" w:rsidDel="002D5741" w:rsidRDefault="006645FC" w:rsidP="006645FC">
      <w:pPr>
        <w:spacing w:after="160"/>
        <w:jc w:val="both"/>
        <w:rPr>
          <w:del w:id="73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0B33356E" w14:textId="21A42729" w:rsidR="006645FC" w:rsidDel="002D5741" w:rsidRDefault="006645FC" w:rsidP="006645FC">
      <w:pPr>
        <w:spacing w:after="160"/>
        <w:jc w:val="both"/>
        <w:rPr>
          <w:del w:id="74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46956619" w14:textId="317F0D56" w:rsidR="006645FC" w:rsidDel="002D5741" w:rsidRDefault="006645FC" w:rsidP="006645FC">
      <w:pPr>
        <w:spacing w:after="160"/>
        <w:jc w:val="both"/>
        <w:rPr>
          <w:del w:id="75" w:author="Vostrčil Jan Mgr. (MPSV)" w:date="2024-01-31T10:07:00Z"/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1B672A" w:rsidRDefault="006645FC">
      <w:pPr>
        <w:rPr>
          <w:rFonts w:cstheme="majorHAnsi"/>
        </w:rPr>
        <w:pPrChange w:id="76" w:author="Vostrčil Jan Mgr. (MPSV)" w:date="2024-01-31T10:07:00Z">
          <w:pPr>
            <w:pStyle w:val="Nadpis1"/>
            <w:pageBreakBefore/>
          </w:pPr>
        </w:pPrChange>
      </w:pPr>
      <w:r w:rsidRPr="002D5741">
        <w:rPr>
          <w:rFonts w:asciiTheme="majorHAnsi" w:hAnsiTheme="majorHAnsi" w:cstheme="majorHAnsi"/>
          <w:b/>
          <w:bCs/>
          <w:rPrChange w:id="77" w:author="Vostrčil Jan Mgr. (MPSV)" w:date="2024-01-31T10:08:00Z">
            <w:rPr>
              <w:b w:val="0"/>
              <w:bCs w:val="0"/>
            </w:rPr>
          </w:rPrChange>
        </w:rPr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ppm,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θai,max ≤ θai,max,N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>19,0 % pro monofaciální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bateriové akumulace nejsou navrženy technologie na bázi olova, NiCd, ani NiMH.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kolektory splňují minimální hodnotu účinnosti ηsk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měrný využitelný zisk qss,u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9F023D" w:rsidRDefault="001B672A"/>
    <w:sectPr w:rsidR="009F023D" w:rsidSect="002D5741">
      <w:headerReference w:type="default" r:id="rId10"/>
      <w:headerReference w:type="first" r:id="rId11"/>
      <w:pgSz w:w="11906" w:h="16838"/>
      <w:pgMar w:top="1702" w:right="1417" w:bottom="1417" w:left="1417" w:header="708" w:footer="708" w:gutter="0"/>
      <w:pgNumType w:start="1"/>
      <w:cols w:space="708"/>
      <w:titlePg/>
      <w:docGrid w:linePitch="360"/>
      <w:sectPrChange w:id="86" w:author="Vostrčil Jan Mgr. (MPSV)" w:date="2024-01-31T10:06:00Z">
        <w:sectPr w:rsidR="009F023D" w:rsidSect="002D5741"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E02710" w:rsidRPr="00E02710" w:rsidRDefault="001B672A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FF75E8" w:rsidRDefault="001B67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53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53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54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54"/>
  </w:footnote>
  <w:footnote w:id="3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58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58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4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7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2CB44" w14:textId="54A93838" w:rsidR="002D5741" w:rsidRDefault="002D5741">
    <w:pPr>
      <w:pStyle w:val="Zhlav"/>
      <w:jc w:val="right"/>
      <w:rPr>
        <w:ins w:id="40" w:author="Vostrčil Jan Mgr. (MPSV)" w:date="2024-01-31T10:06:00Z"/>
      </w:rPr>
    </w:pPr>
  </w:p>
  <w:p w14:paraId="59528150" w14:textId="77777777" w:rsidR="002D5741" w:rsidRDefault="002D57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3AC4CB31" w:rsidR="007C228C" w:rsidRDefault="002D5741">
    <w:pPr>
      <w:pStyle w:val="Zhlav"/>
    </w:pPr>
    <w:ins w:id="41" w:author="Vostrčil Jan Mgr. (MPSV)" w:date="2024-01-31T10:06:00Z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AB3D72A" wp14:editId="47B16E76">
                <wp:simplePos x="0" y="0"/>
                <wp:positionH relativeFrom="column">
                  <wp:posOffset>-238125</wp:posOffset>
                </wp:positionH>
                <wp:positionV relativeFrom="paragraph">
                  <wp:posOffset>-219710</wp:posOffset>
                </wp:positionV>
                <wp:extent cx="6457950" cy="714375"/>
                <wp:effectExtent l="0" t="0" r="0" b="9525"/>
                <wp:wrapNone/>
                <wp:docPr id="7" name="Skupin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7950" cy="714375"/>
                          <a:chOff x="0" y="0"/>
                          <a:chExt cx="6457950" cy="714375"/>
                        </a:xfrm>
                      </wpg:grpSpPr>
                      <pic:pic xmlns:pic="http://schemas.openxmlformats.org/drawingml/2006/picture">
                        <pic:nvPicPr>
                          <pic:cNvPr id="2" name="Obrázek 2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7150"/>
                            <a:ext cx="2348865" cy="622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Obrázek 4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53100" y="0"/>
                            <a:ext cx="70485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Obrázek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15454" r="-548" b="20998"/>
                          <a:stretch/>
                        </pic:blipFill>
                        <pic:spPr bwMode="auto">
                          <a:xfrm>
                            <a:off x="2695575" y="9525"/>
                            <a:ext cx="19812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AD8161" id="Skupina 7" o:spid="_x0000_s1026" style="position:absolute;margin-left:-18.75pt;margin-top:-17.3pt;width:508.5pt;height:56.25pt;z-index:-251657216" coordsize="64579,714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2" o:spid="_x0000_s1027" type="#_x0000_t75" style="position:absolute;top:571;width:23488;height:6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">
                  <v:imagedata r:id="rId4" o:title=""/>
                </v:shape>
                <v:shape id="Obrázek 4" o:spid="_x0000_s1028" type="#_x0000_t75" style="position:absolute;left:57531;width:7048;height:6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">
                  <v:imagedata r:id="rId5" o:title=""/>
                </v:shape>
                <v:shape id="Obrázek 5" o:spid="_x0000_s1029" type="#_x0000_t75" style="position:absolute;left:26955;top:95;width:19812;height:7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">
                  <v:imagedata r:id="rId6" o:title="" croptop="10128f" cropbottom="13761f" cropleft="-1f" cropright="-359f"/>
                </v:shape>
              </v:group>
            </w:pict>
          </mc:Fallback>
        </mc:AlternateConten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ustomXmlInsRangeStart w:id="78" w:author="Vostrčil Jan Mgr. (MPSV)" w:date="2024-01-31T10:06:00Z"/>
  <w:sdt>
    <w:sdtPr>
      <w:id w:val="1184087248"/>
      <w:docPartObj>
        <w:docPartGallery w:val="Page Numbers (Top of Page)"/>
        <w:docPartUnique/>
      </w:docPartObj>
    </w:sdtPr>
    <w:sdtEndPr/>
    <w:sdtContent>
      <w:customXmlInsRangeEnd w:id="78"/>
      <w:p w14:paraId="76AEBCBF" w14:textId="77777777" w:rsidR="002D5741" w:rsidRDefault="002D5741">
        <w:pPr>
          <w:pStyle w:val="Zhlav"/>
          <w:jc w:val="right"/>
          <w:rPr>
            <w:ins w:id="79" w:author="Vostrčil Jan Mgr. (MPSV)" w:date="2024-01-31T10:06:00Z"/>
          </w:rPr>
        </w:pPr>
        <w:ins w:id="80" w:author="Vostrčil Jan Mgr. (MPSV)" w:date="2024-01-31T10:06:00Z"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2</w:t>
          </w:r>
          <w:r>
            <w:fldChar w:fldCharType="end"/>
          </w:r>
        </w:ins>
      </w:p>
      <w:customXmlInsRangeStart w:id="81" w:author="Vostrčil Jan Mgr. (MPSV)" w:date="2024-01-31T10:06:00Z"/>
    </w:sdtContent>
  </w:sdt>
  <w:customXmlInsRangeEnd w:id="81"/>
  <w:p w14:paraId="288BECF1" w14:textId="77777777" w:rsidR="002D5741" w:rsidRDefault="002D574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ustomXmlInsRangeStart w:id="82" w:author="Vostrčil Jan Mgr. (MPSV)" w:date="2024-01-31T10:06:00Z"/>
  <w:sdt>
    <w:sdtPr>
      <w:id w:val="368342274"/>
      <w:docPartObj>
        <w:docPartGallery w:val="Page Numbers (Top of Page)"/>
        <w:docPartUnique/>
      </w:docPartObj>
    </w:sdtPr>
    <w:sdtEndPr/>
    <w:sdtContent>
      <w:customXmlInsRangeEnd w:id="82"/>
      <w:p w14:paraId="1CEBE865" w14:textId="77777777" w:rsidR="002D5741" w:rsidRDefault="002D5741">
        <w:pPr>
          <w:pStyle w:val="Zhlav"/>
          <w:jc w:val="right"/>
          <w:rPr>
            <w:ins w:id="83" w:author="Vostrčil Jan Mgr. (MPSV)" w:date="2024-01-31T10:06:00Z"/>
          </w:rPr>
        </w:pPr>
        <w:ins w:id="84" w:author="Vostrčil Jan Mgr. (MPSV)" w:date="2024-01-31T10:06:00Z"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2</w:t>
          </w:r>
          <w:r>
            <w:fldChar w:fldCharType="end"/>
          </w:r>
        </w:ins>
      </w:p>
      <w:customXmlInsRangeStart w:id="85" w:author="Vostrčil Jan Mgr. (MPSV)" w:date="2024-01-31T10:06:00Z"/>
    </w:sdtContent>
  </w:sdt>
  <w:customXmlInsRangeEnd w:id="85"/>
  <w:p w14:paraId="213F1D92" w14:textId="77777777" w:rsidR="002D5741" w:rsidRDefault="002D57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  <w:num w:numId="19" w16cid:durableId="10161214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ostrčil Jan Mgr. (MPSV)">
    <w15:presenceInfo w15:providerId="AD" w15:userId="S::jan.vostrcil@mpsv.cz::c0a61a79-ccca-47f9-b284-b7a5230fb5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052E4E"/>
    <w:rsid w:val="001151CE"/>
    <w:rsid w:val="00167D42"/>
    <w:rsid w:val="001B672A"/>
    <w:rsid w:val="00287A17"/>
    <w:rsid w:val="002D5741"/>
    <w:rsid w:val="003C3B9E"/>
    <w:rsid w:val="00511956"/>
    <w:rsid w:val="006645FC"/>
    <w:rsid w:val="006A4635"/>
    <w:rsid w:val="006C19B1"/>
    <w:rsid w:val="00717AE7"/>
    <w:rsid w:val="00717D4E"/>
    <w:rsid w:val="00796243"/>
    <w:rsid w:val="008B7D0F"/>
    <w:rsid w:val="00922E1B"/>
    <w:rsid w:val="0095462F"/>
    <w:rsid w:val="009630F3"/>
    <w:rsid w:val="00974C73"/>
    <w:rsid w:val="009974C1"/>
    <w:rsid w:val="00A34B0D"/>
    <w:rsid w:val="00A40CD5"/>
    <w:rsid w:val="00A45C85"/>
    <w:rsid w:val="00A64966"/>
    <w:rsid w:val="00AE2186"/>
    <w:rsid w:val="00B233C1"/>
    <w:rsid w:val="00B4412E"/>
    <w:rsid w:val="00BC45F2"/>
    <w:rsid w:val="00C40746"/>
    <w:rsid w:val="00C60711"/>
    <w:rsid w:val="00CD4CB1"/>
    <w:rsid w:val="00D42764"/>
    <w:rsid w:val="00E118E1"/>
    <w:rsid w:val="00F65CA7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4298</Words>
  <Characters>25363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Vostrčil Jan Mgr. (MPSV)</cp:lastModifiedBy>
  <cp:revision>14</cp:revision>
  <cp:lastPrinted>2023-06-27T05:04:00Z</cp:lastPrinted>
  <dcterms:created xsi:type="dcterms:W3CDTF">2023-11-29T07:18:00Z</dcterms:created>
  <dcterms:modified xsi:type="dcterms:W3CDTF">2024-01-31T10:09:00Z</dcterms:modified>
</cp:coreProperties>
</file>